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B068" w14:textId="023E114D" w:rsidR="00AB3915" w:rsidRPr="006240A8" w:rsidRDefault="00AB3915" w:rsidP="00AB3915">
      <w:pPr>
        <w:jc w:val="center"/>
        <w:rPr>
          <w:sz w:val="32"/>
          <w:szCs w:val="32"/>
        </w:rPr>
      </w:pPr>
      <w:r w:rsidRPr="00882CB0">
        <w:rPr>
          <w:b/>
          <w:sz w:val="32"/>
          <w:szCs w:val="32"/>
        </w:rPr>
        <w:t xml:space="preserve">Northwest </w:t>
      </w:r>
      <w:r w:rsidRPr="006240A8">
        <w:rPr>
          <w:b/>
          <w:sz w:val="32"/>
          <w:szCs w:val="32"/>
        </w:rPr>
        <w:t>Public Power Association</w:t>
      </w:r>
    </w:p>
    <w:p w14:paraId="651A90D9" w14:textId="09CAFF40" w:rsidR="00AB3915" w:rsidRPr="006240A8" w:rsidRDefault="00AB3915" w:rsidP="00AB3915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del w:id="0" w:author="Elizabeth K. Whitney" w:date="2023-01-13T12:00:00Z">
        <w:r w:rsidR="00EB2B18" w:rsidDel="00E90FC3">
          <w:rPr>
            <w:b/>
            <w:sz w:val="32"/>
            <w:szCs w:val="32"/>
          </w:rPr>
          <w:delText>20</w:delText>
        </w:r>
        <w:r w:rsidR="003651D9" w:rsidDel="00E90FC3">
          <w:rPr>
            <w:b/>
            <w:sz w:val="32"/>
            <w:szCs w:val="32"/>
          </w:rPr>
          <w:delText>2</w:delText>
        </w:r>
        <w:r w:rsidR="00A50B50" w:rsidDel="00E90FC3">
          <w:rPr>
            <w:b/>
            <w:sz w:val="32"/>
            <w:szCs w:val="32"/>
          </w:rPr>
          <w:delText>2</w:delText>
        </w:r>
      </w:del>
      <w:ins w:id="1" w:author="Elizabeth K. Whitney" w:date="2023-01-13T12:00:00Z">
        <w:r w:rsidR="00E90FC3">
          <w:rPr>
            <w:b/>
            <w:sz w:val="32"/>
            <w:szCs w:val="32"/>
          </w:rPr>
          <w:t>2023</w:t>
        </w:r>
      </w:ins>
      <w:r w:rsidR="000044BC">
        <w:rPr>
          <w:b/>
          <w:sz w:val="32"/>
          <w:szCs w:val="32"/>
        </w:rPr>
        <w:t>-07</w:t>
      </w:r>
    </w:p>
    <w:p w14:paraId="4733B377" w14:textId="61E687F8" w:rsidR="00AB3915" w:rsidRPr="005D35F8" w:rsidRDefault="00965A94" w:rsidP="003704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Principles for Greenhouse Gas Reduction from the Electric Sector</w:t>
      </w:r>
    </w:p>
    <w:p w14:paraId="2578C5E2" w14:textId="77777777" w:rsidR="0047082D" w:rsidRDefault="0047082D" w:rsidP="00AB3915">
      <w:pPr>
        <w:rPr>
          <w:rFonts w:eastAsia="Times New Roman"/>
          <w:b/>
          <w:bCs/>
          <w:sz w:val="24"/>
          <w:szCs w:val="24"/>
          <w:lang w:val="en"/>
        </w:rPr>
      </w:pPr>
    </w:p>
    <w:p w14:paraId="254C26ED" w14:textId="77777777" w:rsidR="00AB3915" w:rsidRPr="00661C87" w:rsidRDefault="00AB3915" w:rsidP="005974FB">
      <w:pPr>
        <w:spacing w:line="276" w:lineRule="auto"/>
        <w:rPr>
          <w:rFonts w:eastAsia="Times New Roman"/>
          <w:sz w:val="23"/>
          <w:szCs w:val="23"/>
          <w:lang w:val="en"/>
        </w:rPr>
      </w:pPr>
      <w:r w:rsidRPr="00661C87">
        <w:rPr>
          <w:rFonts w:eastAsia="Times New Roman"/>
          <w:b/>
          <w:bCs/>
          <w:sz w:val="23"/>
          <w:szCs w:val="23"/>
          <w:lang w:val="en"/>
        </w:rPr>
        <w:t>Background</w:t>
      </w:r>
    </w:p>
    <w:p w14:paraId="757E11EF" w14:textId="77777777" w:rsidR="00AB3915" w:rsidRPr="00661C87" w:rsidRDefault="00AB3915" w:rsidP="005974FB">
      <w:pPr>
        <w:spacing w:line="276" w:lineRule="auto"/>
        <w:rPr>
          <w:rFonts w:eastAsia="Times New Roman"/>
          <w:sz w:val="23"/>
          <w:szCs w:val="23"/>
          <w:lang w:val="en"/>
        </w:rPr>
      </w:pPr>
    </w:p>
    <w:p w14:paraId="18E294C0" w14:textId="08FF5C7F" w:rsidR="00965A94" w:rsidRDefault="00354353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 w:rsidRPr="00661C87">
        <w:rPr>
          <w:rFonts w:cs="Cambria"/>
          <w:sz w:val="23"/>
          <w:szCs w:val="23"/>
        </w:rPr>
        <w:t>NWPPA members support environmental stewardship</w:t>
      </w:r>
      <w:r w:rsidR="00965A94">
        <w:rPr>
          <w:rFonts w:cs="Cambria"/>
          <w:sz w:val="23"/>
          <w:szCs w:val="23"/>
        </w:rPr>
        <w:t xml:space="preserve"> </w:t>
      </w:r>
      <w:r w:rsidR="0020658F">
        <w:rPr>
          <w:rFonts w:cs="Cambria"/>
          <w:sz w:val="23"/>
          <w:szCs w:val="23"/>
        </w:rPr>
        <w:t xml:space="preserve">and </w:t>
      </w:r>
      <w:r w:rsidR="00965A94">
        <w:rPr>
          <w:rFonts w:cs="Cambria"/>
          <w:sz w:val="23"/>
          <w:szCs w:val="23"/>
        </w:rPr>
        <w:t xml:space="preserve">in general, </w:t>
      </w:r>
      <w:r w:rsidR="0020658F">
        <w:rPr>
          <w:rFonts w:cs="Cambria"/>
          <w:sz w:val="23"/>
          <w:szCs w:val="23"/>
        </w:rPr>
        <w:t>the</w:t>
      </w:r>
      <w:r w:rsidR="00965A94">
        <w:rPr>
          <w:rFonts w:cs="Cambria"/>
          <w:sz w:val="23"/>
          <w:szCs w:val="23"/>
        </w:rPr>
        <w:t xml:space="preserve"> reduction of greenhouse gases (GHG)</w:t>
      </w:r>
      <w:r w:rsidR="0020658F">
        <w:rPr>
          <w:rFonts w:cs="Cambria"/>
          <w:sz w:val="23"/>
          <w:szCs w:val="23"/>
        </w:rPr>
        <w:t>.</w:t>
      </w:r>
      <w:r w:rsidR="00965A94">
        <w:rPr>
          <w:rFonts w:cs="Cambria"/>
          <w:sz w:val="23"/>
          <w:szCs w:val="23"/>
        </w:rPr>
        <w:t xml:space="preserve">   As Congress and the Executive Branch pursue efforts to reduce GHGs, NWPPA members </w:t>
      </w:r>
      <w:r w:rsidR="0020658F">
        <w:rPr>
          <w:rFonts w:cs="Cambria"/>
          <w:sz w:val="23"/>
          <w:szCs w:val="23"/>
        </w:rPr>
        <w:t xml:space="preserve">want to </w:t>
      </w:r>
      <w:r w:rsidR="00965A94">
        <w:rPr>
          <w:rFonts w:cs="Cambria"/>
          <w:sz w:val="23"/>
          <w:szCs w:val="23"/>
        </w:rPr>
        <w:t xml:space="preserve">ensure that such reductions are </w:t>
      </w:r>
      <w:r w:rsidR="00927552">
        <w:rPr>
          <w:rFonts w:cs="Cambria"/>
          <w:sz w:val="23"/>
          <w:szCs w:val="23"/>
        </w:rPr>
        <w:t>technically feasible and e</w:t>
      </w:r>
      <w:r w:rsidR="008B0393">
        <w:rPr>
          <w:rFonts w:cs="Cambria"/>
          <w:sz w:val="23"/>
          <w:szCs w:val="23"/>
        </w:rPr>
        <w:t>c</w:t>
      </w:r>
      <w:r w:rsidR="00927552">
        <w:rPr>
          <w:rFonts w:cs="Cambria"/>
          <w:sz w:val="23"/>
          <w:szCs w:val="23"/>
        </w:rPr>
        <w:t>onomically workable for electric utilities</w:t>
      </w:r>
      <w:r w:rsidR="0020658F">
        <w:rPr>
          <w:rFonts w:cs="Cambria"/>
          <w:sz w:val="23"/>
          <w:szCs w:val="23"/>
        </w:rPr>
        <w:t>.</w:t>
      </w:r>
    </w:p>
    <w:p w14:paraId="122F62F9" w14:textId="77777777" w:rsidR="00965A94" w:rsidRDefault="00965A94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6C1FD2C2" w14:textId="1F86594C" w:rsidR="00965A94" w:rsidRDefault="00965A94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>
        <w:rPr>
          <w:rFonts w:cs="Cambria"/>
          <w:sz w:val="23"/>
          <w:szCs w:val="23"/>
        </w:rPr>
        <w:t xml:space="preserve">NWPPA </w:t>
      </w:r>
      <w:r w:rsidR="0020658F">
        <w:rPr>
          <w:rFonts w:cs="Cambria"/>
          <w:sz w:val="23"/>
          <w:szCs w:val="23"/>
        </w:rPr>
        <w:t>supports</w:t>
      </w:r>
      <w:r>
        <w:rPr>
          <w:rFonts w:cs="Cambria"/>
          <w:sz w:val="23"/>
          <w:szCs w:val="23"/>
        </w:rPr>
        <w:t xml:space="preserve"> goals to address environmental impacts of GHG emissions.  </w:t>
      </w:r>
      <w:r w:rsidR="00927552">
        <w:rPr>
          <w:rFonts w:cs="Cambria"/>
          <w:sz w:val="23"/>
          <w:szCs w:val="23"/>
        </w:rPr>
        <w:t>T</w:t>
      </w:r>
      <w:r>
        <w:rPr>
          <w:rFonts w:cs="Cambria"/>
          <w:sz w:val="23"/>
          <w:szCs w:val="23"/>
        </w:rPr>
        <w:t xml:space="preserve">he methods used to reach these goals </w:t>
      </w:r>
      <w:r w:rsidR="00927552">
        <w:rPr>
          <w:rFonts w:cs="Cambria"/>
          <w:sz w:val="23"/>
          <w:szCs w:val="23"/>
        </w:rPr>
        <w:t>should</w:t>
      </w:r>
      <w:r w:rsidR="008B0393">
        <w:rPr>
          <w:rFonts w:cs="Cambria"/>
          <w:sz w:val="23"/>
          <w:szCs w:val="23"/>
        </w:rPr>
        <w:t xml:space="preserve"> </w:t>
      </w:r>
      <w:r w:rsidR="005E1944">
        <w:rPr>
          <w:rFonts w:cs="Cambria"/>
          <w:sz w:val="23"/>
          <w:szCs w:val="23"/>
        </w:rPr>
        <w:t>reflect</w:t>
      </w:r>
      <w:r>
        <w:rPr>
          <w:rFonts w:cs="Cambria"/>
          <w:sz w:val="23"/>
          <w:szCs w:val="23"/>
        </w:rPr>
        <w:t xml:space="preserve"> </w:t>
      </w:r>
      <w:r w:rsidR="005E1944">
        <w:rPr>
          <w:rFonts w:cs="Cambria"/>
          <w:sz w:val="23"/>
          <w:szCs w:val="23"/>
        </w:rPr>
        <w:t>physical realities of the</w:t>
      </w:r>
      <w:r>
        <w:rPr>
          <w:rFonts w:cs="Cambria"/>
          <w:sz w:val="23"/>
          <w:szCs w:val="23"/>
        </w:rPr>
        <w:t xml:space="preserve"> electric grid</w:t>
      </w:r>
      <w:r w:rsidR="0020658F">
        <w:rPr>
          <w:rFonts w:cs="Cambria"/>
          <w:sz w:val="23"/>
          <w:szCs w:val="23"/>
        </w:rPr>
        <w:t xml:space="preserve"> and</w:t>
      </w:r>
      <w:r w:rsidR="005E1944">
        <w:rPr>
          <w:rFonts w:cs="Cambria"/>
          <w:sz w:val="23"/>
          <w:szCs w:val="23"/>
        </w:rPr>
        <w:t xml:space="preserve"> financial abilities of</w:t>
      </w:r>
      <w:r w:rsidR="0020658F">
        <w:rPr>
          <w:rFonts w:cs="Cambria"/>
          <w:sz w:val="23"/>
          <w:szCs w:val="23"/>
        </w:rPr>
        <w:t xml:space="preserve"> local communities</w:t>
      </w:r>
      <w:r>
        <w:rPr>
          <w:rFonts w:cs="Cambria"/>
          <w:sz w:val="23"/>
          <w:szCs w:val="23"/>
        </w:rPr>
        <w:t xml:space="preserve"> to succeed.  In some parts of the </w:t>
      </w:r>
      <w:r w:rsidR="0020658F">
        <w:rPr>
          <w:rFonts w:cs="Cambria"/>
          <w:sz w:val="23"/>
          <w:szCs w:val="23"/>
        </w:rPr>
        <w:t>West,</w:t>
      </w:r>
      <w:r>
        <w:rPr>
          <w:rFonts w:cs="Cambria"/>
          <w:sz w:val="23"/>
          <w:szCs w:val="23"/>
        </w:rPr>
        <w:t xml:space="preserve"> renewable power is readily </w:t>
      </w:r>
      <w:r w:rsidR="00927552">
        <w:rPr>
          <w:rFonts w:cs="Cambria"/>
          <w:sz w:val="23"/>
          <w:szCs w:val="23"/>
        </w:rPr>
        <w:t xml:space="preserve">available </w:t>
      </w:r>
      <w:r w:rsidR="005E1944">
        <w:rPr>
          <w:rFonts w:cs="Cambria"/>
          <w:sz w:val="23"/>
          <w:szCs w:val="23"/>
        </w:rPr>
        <w:t xml:space="preserve">yet </w:t>
      </w:r>
      <w:r>
        <w:rPr>
          <w:rFonts w:cs="Cambria"/>
          <w:sz w:val="23"/>
          <w:szCs w:val="23"/>
        </w:rPr>
        <w:t>these variable sources (such as wind and solar) must be</w:t>
      </w:r>
      <w:r w:rsidR="005E1944">
        <w:rPr>
          <w:rFonts w:cs="Cambria"/>
          <w:sz w:val="23"/>
          <w:szCs w:val="23"/>
        </w:rPr>
        <w:t xml:space="preserve"> connected and</w:t>
      </w:r>
      <w:r>
        <w:rPr>
          <w:rFonts w:cs="Cambria"/>
          <w:sz w:val="23"/>
          <w:szCs w:val="23"/>
        </w:rPr>
        <w:t xml:space="preserve"> integrated to the grid </w:t>
      </w:r>
      <w:r w:rsidR="005E1944">
        <w:rPr>
          <w:rFonts w:cs="Cambria"/>
          <w:sz w:val="23"/>
          <w:szCs w:val="23"/>
        </w:rPr>
        <w:t>that relies on</w:t>
      </w:r>
      <w:r w:rsidR="0020658F">
        <w:rPr>
          <w:rFonts w:cs="Cambria"/>
          <w:sz w:val="23"/>
          <w:szCs w:val="23"/>
        </w:rPr>
        <w:t xml:space="preserve"> </w:t>
      </w:r>
      <w:r>
        <w:rPr>
          <w:rFonts w:cs="Cambria"/>
          <w:sz w:val="23"/>
          <w:szCs w:val="23"/>
        </w:rPr>
        <w:t>dispatchable resources (such as hydropower, natural gas, or coal).  In other parts of the country, such as Alaska, access to basic infrastructure is limited</w:t>
      </w:r>
      <w:r w:rsidR="00BA4DDB">
        <w:rPr>
          <w:rFonts w:cs="Cambria"/>
          <w:sz w:val="23"/>
          <w:szCs w:val="23"/>
        </w:rPr>
        <w:t xml:space="preserve"> and</w:t>
      </w:r>
      <w:r>
        <w:rPr>
          <w:rFonts w:cs="Cambria"/>
          <w:sz w:val="23"/>
          <w:szCs w:val="23"/>
        </w:rPr>
        <w:t xml:space="preserve"> energy choices</w:t>
      </w:r>
      <w:r w:rsidR="00BA4DDB">
        <w:rPr>
          <w:rFonts w:cs="Cambria"/>
          <w:sz w:val="23"/>
          <w:szCs w:val="23"/>
        </w:rPr>
        <w:t xml:space="preserve"> are significantly constrained</w:t>
      </w:r>
      <w:r>
        <w:rPr>
          <w:rFonts w:cs="Cambria"/>
          <w:sz w:val="23"/>
          <w:szCs w:val="23"/>
        </w:rPr>
        <w:t xml:space="preserve">.  Federal policymakers should refrain from mandating technologies that may not </w:t>
      </w:r>
      <w:r w:rsidR="00BA4DDB">
        <w:rPr>
          <w:rFonts w:cs="Cambria"/>
          <w:sz w:val="23"/>
          <w:szCs w:val="23"/>
        </w:rPr>
        <w:t>be feasible</w:t>
      </w:r>
      <w:r w:rsidR="0020658F">
        <w:rPr>
          <w:rFonts w:cs="Cambria"/>
          <w:sz w:val="23"/>
          <w:szCs w:val="23"/>
        </w:rPr>
        <w:t xml:space="preserve"> based on a one-size fits all approach.</w:t>
      </w:r>
    </w:p>
    <w:p w14:paraId="7332D848" w14:textId="520867F1" w:rsidR="00BA4DDB" w:rsidRDefault="00BA4DDB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27886949" w14:textId="001C8677" w:rsidR="00BA4DDB" w:rsidRDefault="00BA4DDB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>
        <w:rPr>
          <w:rFonts w:cs="Cambria"/>
          <w:sz w:val="23"/>
          <w:szCs w:val="23"/>
        </w:rPr>
        <w:t xml:space="preserve">New laws and regulations </w:t>
      </w:r>
      <w:r w:rsidR="0020658F">
        <w:rPr>
          <w:rFonts w:cs="Cambria"/>
          <w:sz w:val="23"/>
          <w:szCs w:val="23"/>
        </w:rPr>
        <w:t>should take into consideration the</w:t>
      </w:r>
      <w:r>
        <w:rPr>
          <w:rFonts w:cs="Cambria"/>
          <w:sz w:val="23"/>
          <w:szCs w:val="23"/>
        </w:rPr>
        <w:t xml:space="preserve"> remaining useful life of existing resources and assets</w:t>
      </w:r>
      <w:r w:rsidR="0020658F">
        <w:rPr>
          <w:rFonts w:cs="Cambria"/>
          <w:sz w:val="23"/>
          <w:szCs w:val="23"/>
        </w:rPr>
        <w:t xml:space="preserve"> and the unnecessary economic burdens of stranded assets and the need for </w:t>
      </w:r>
      <w:r>
        <w:rPr>
          <w:rFonts w:cs="Cambria"/>
          <w:sz w:val="23"/>
          <w:szCs w:val="23"/>
        </w:rPr>
        <w:t>regional planning</w:t>
      </w:r>
      <w:r w:rsidR="0020658F">
        <w:rPr>
          <w:rFonts w:cs="Cambria"/>
          <w:sz w:val="23"/>
          <w:szCs w:val="23"/>
        </w:rPr>
        <w:t xml:space="preserve"> to ensure sustained r</w:t>
      </w:r>
      <w:r w:rsidR="0012366F">
        <w:rPr>
          <w:rFonts w:cs="Cambria"/>
          <w:sz w:val="23"/>
          <w:szCs w:val="23"/>
        </w:rPr>
        <w:t xml:space="preserve">eliability </w:t>
      </w:r>
      <w:r w:rsidR="0020658F">
        <w:rPr>
          <w:rFonts w:cs="Cambria"/>
          <w:sz w:val="23"/>
          <w:szCs w:val="23"/>
        </w:rPr>
        <w:t>of resources</w:t>
      </w:r>
      <w:r>
        <w:rPr>
          <w:rFonts w:cs="Cambria"/>
          <w:sz w:val="23"/>
          <w:szCs w:val="23"/>
        </w:rPr>
        <w:t xml:space="preserve">.  </w:t>
      </w:r>
      <w:r w:rsidR="0020658F">
        <w:rPr>
          <w:rFonts w:cs="Cambria"/>
          <w:sz w:val="23"/>
          <w:szCs w:val="23"/>
        </w:rPr>
        <w:t>R</w:t>
      </w:r>
      <w:r>
        <w:rPr>
          <w:rFonts w:cs="Cambria"/>
          <w:sz w:val="23"/>
          <w:szCs w:val="23"/>
        </w:rPr>
        <w:t xml:space="preserve">ealistic timelines </w:t>
      </w:r>
      <w:r w:rsidR="0020658F">
        <w:rPr>
          <w:rFonts w:cs="Cambria"/>
          <w:sz w:val="23"/>
          <w:szCs w:val="23"/>
        </w:rPr>
        <w:t xml:space="preserve">and flexibility to </w:t>
      </w:r>
      <w:r>
        <w:rPr>
          <w:rFonts w:cs="Cambria"/>
          <w:sz w:val="23"/>
          <w:szCs w:val="23"/>
        </w:rPr>
        <w:t xml:space="preserve">make </w:t>
      </w:r>
      <w:r w:rsidR="0020658F">
        <w:rPr>
          <w:rFonts w:cs="Cambria"/>
          <w:sz w:val="23"/>
          <w:szCs w:val="23"/>
        </w:rPr>
        <w:t xml:space="preserve">long-term change </w:t>
      </w:r>
      <w:r>
        <w:rPr>
          <w:rFonts w:cs="Cambria"/>
          <w:sz w:val="23"/>
          <w:szCs w:val="23"/>
        </w:rPr>
        <w:t>will ensure an effective transition.</w:t>
      </w:r>
    </w:p>
    <w:p w14:paraId="7E076F2A" w14:textId="77777777" w:rsidR="00965A94" w:rsidRDefault="00965A94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3B1CE8DF" w14:textId="456DCC4C" w:rsidR="00BF5729" w:rsidRDefault="00F7209E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  <w:r>
        <w:rPr>
          <w:rFonts w:cs="Cambria"/>
          <w:sz w:val="23"/>
          <w:szCs w:val="23"/>
        </w:rPr>
        <w:t>Law</w:t>
      </w:r>
      <w:r w:rsidR="00BA4DDB">
        <w:rPr>
          <w:rFonts w:cs="Cambria"/>
          <w:sz w:val="23"/>
          <w:szCs w:val="23"/>
        </w:rPr>
        <w:t xml:space="preserve">makers </w:t>
      </w:r>
      <w:r>
        <w:rPr>
          <w:rFonts w:cs="Cambria"/>
          <w:sz w:val="23"/>
          <w:szCs w:val="23"/>
        </w:rPr>
        <w:t>must</w:t>
      </w:r>
      <w:r w:rsidR="00BA4DDB">
        <w:rPr>
          <w:rFonts w:cs="Cambria"/>
          <w:sz w:val="23"/>
          <w:szCs w:val="23"/>
        </w:rPr>
        <w:t xml:space="preserve"> understand that t</w:t>
      </w:r>
      <w:r w:rsidR="009311B1" w:rsidRPr="00661C87">
        <w:rPr>
          <w:rFonts w:cs="Cambria"/>
          <w:sz w:val="23"/>
          <w:szCs w:val="23"/>
        </w:rPr>
        <w:t xml:space="preserve">he costs of environmental compliance are passed on to </w:t>
      </w:r>
      <w:r>
        <w:rPr>
          <w:rFonts w:cs="Cambria"/>
          <w:sz w:val="23"/>
          <w:szCs w:val="23"/>
        </w:rPr>
        <w:t>local consumers</w:t>
      </w:r>
      <w:r w:rsidR="009311B1" w:rsidRPr="00661C87">
        <w:rPr>
          <w:rFonts w:cs="Cambria"/>
          <w:sz w:val="23"/>
          <w:szCs w:val="23"/>
        </w:rPr>
        <w:t>.</w:t>
      </w:r>
      <w:r w:rsidR="009B10D9" w:rsidRPr="00661C87">
        <w:rPr>
          <w:rFonts w:cs="Cambria"/>
          <w:sz w:val="23"/>
          <w:szCs w:val="23"/>
        </w:rPr>
        <w:t xml:space="preserve">  </w:t>
      </w:r>
      <w:r w:rsidR="00354353" w:rsidRPr="00661C87">
        <w:rPr>
          <w:rFonts w:cs="Cambria"/>
          <w:sz w:val="23"/>
          <w:szCs w:val="23"/>
        </w:rPr>
        <w:t xml:space="preserve"> </w:t>
      </w:r>
      <w:r w:rsidR="00D42DA7" w:rsidRPr="00661C87">
        <w:rPr>
          <w:rFonts w:cs="Cambria"/>
          <w:sz w:val="23"/>
          <w:szCs w:val="23"/>
        </w:rPr>
        <w:t>In some cases,</w:t>
      </w:r>
      <w:r w:rsidR="00BA4DDB">
        <w:rPr>
          <w:rFonts w:cs="Cambria"/>
          <w:sz w:val="23"/>
          <w:szCs w:val="23"/>
        </w:rPr>
        <w:t xml:space="preserve"> particularly rural </w:t>
      </w:r>
      <w:r>
        <w:rPr>
          <w:rFonts w:cs="Cambria"/>
          <w:sz w:val="23"/>
          <w:szCs w:val="23"/>
        </w:rPr>
        <w:t xml:space="preserve">and remote </w:t>
      </w:r>
      <w:r w:rsidR="00BA4DDB">
        <w:rPr>
          <w:rFonts w:cs="Cambria"/>
          <w:sz w:val="23"/>
          <w:szCs w:val="23"/>
        </w:rPr>
        <w:t>areas,</w:t>
      </w:r>
      <w:r w:rsidR="00D42DA7" w:rsidRPr="00661C87">
        <w:rPr>
          <w:rFonts w:cs="Cambria"/>
          <w:sz w:val="23"/>
          <w:szCs w:val="23"/>
        </w:rPr>
        <w:t xml:space="preserve"> federal environmental regulations </w:t>
      </w:r>
      <w:r>
        <w:rPr>
          <w:rFonts w:cs="Cambria"/>
          <w:sz w:val="23"/>
          <w:szCs w:val="23"/>
        </w:rPr>
        <w:t xml:space="preserve">can </w:t>
      </w:r>
      <w:r w:rsidR="00D42DA7" w:rsidRPr="00661C87">
        <w:rPr>
          <w:rFonts w:cs="Cambria"/>
          <w:sz w:val="23"/>
          <w:szCs w:val="23"/>
        </w:rPr>
        <w:t>drive the cost of</w:t>
      </w:r>
      <w:r w:rsidR="000E004A" w:rsidRPr="00661C87">
        <w:rPr>
          <w:rFonts w:cs="Cambria"/>
          <w:sz w:val="23"/>
          <w:szCs w:val="23"/>
        </w:rPr>
        <w:t xml:space="preserve"> electricity </w:t>
      </w:r>
      <w:r w:rsidR="00D42DA7" w:rsidRPr="00661C87">
        <w:rPr>
          <w:rFonts w:cs="Cambria"/>
          <w:sz w:val="23"/>
          <w:szCs w:val="23"/>
        </w:rPr>
        <w:t>above what</w:t>
      </w:r>
      <w:r w:rsidR="000E004A" w:rsidRPr="00661C87">
        <w:rPr>
          <w:rFonts w:cs="Cambria"/>
          <w:sz w:val="23"/>
          <w:szCs w:val="23"/>
        </w:rPr>
        <w:t xml:space="preserve"> a local economy </w:t>
      </w:r>
      <w:r w:rsidR="00D42DA7" w:rsidRPr="00661C87">
        <w:rPr>
          <w:rFonts w:cs="Cambria"/>
          <w:sz w:val="23"/>
          <w:szCs w:val="23"/>
        </w:rPr>
        <w:t>can</w:t>
      </w:r>
      <w:r>
        <w:rPr>
          <w:rFonts w:cs="Cambria"/>
          <w:sz w:val="23"/>
          <w:szCs w:val="23"/>
        </w:rPr>
        <w:t xml:space="preserve"> reasonably afford</w:t>
      </w:r>
      <w:r w:rsidR="000E004A" w:rsidRPr="00661C87">
        <w:rPr>
          <w:rFonts w:cs="Cambria"/>
          <w:sz w:val="23"/>
          <w:szCs w:val="23"/>
        </w:rPr>
        <w:t>.</w:t>
      </w:r>
      <w:r w:rsidR="00BF5729" w:rsidRPr="00661C87">
        <w:rPr>
          <w:rFonts w:cs="Cambria"/>
          <w:sz w:val="23"/>
          <w:szCs w:val="23"/>
        </w:rPr>
        <w:t xml:space="preserve">  </w:t>
      </w:r>
    </w:p>
    <w:p w14:paraId="561DFDBA" w14:textId="297283B8" w:rsidR="00370400" w:rsidRPr="00661C87" w:rsidRDefault="00370400" w:rsidP="005974FB">
      <w:pPr>
        <w:widowControl w:val="0"/>
        <w:autoSpaceDE w:val="0"/>
        <w:autoSpaceDN w:val="0"/>
        <w:adjustRightInd w:val="0"/>
        <w:spacing w:line="276" w:lineRule="auto"/>
        <w:rPr>
          <w:rFonts w:cs="Cambria"/>
          <w:sz w:val="23"/>
          <w:szCs w:val="23"/>
        </w:rPr>
      </w:pPr>
    </w:p>
    <w:p w14:paraId="579BA5B4" w14:textId="77777777" w:rsidR="0047082D" w:rsidRPr="00661C87" w:rsidRDefault="0047082D" w:rsidP="005974FB">
      <w:pPr>
        <w:spacing w:line="276" w:lineRule="auto"/>
        <w:rPr>
          <w:rFonts w:eastAsia="Times New Roman" w:cs="Arial"/>
          <w:b/>
          <w:bCs/>
          <w:sz w:val="23"/>
          <w:szCs w:val="23"/>
          <w:lang w:val="en"/>
        </w:rPr>
      </w:pPr>
      <w:r w:rsidRPr="00661C87">
        <w:rPr>
          <w:rFonts w:eastAsia="Times New Roman" w:cs="Arial"/>
          <w:b/>
          <w:bCs/>
          <w:sz w:val="23"/>
          <w:szCs w:val="23"/>
          <w:lang w:val="en"/>
        </w:rPr>
        <w:t>NWPPA’s Position</w:t>
      </w:r>
    </w:p>
    <w:p w14:paraId="0930E221" w14:textId="77777777" w:rsidR="009538F9" w:rsidRPr="00661C87" w:rsidRDefault="009538F9" w:rsidP="005974FB">
      <w:pPr>
        <w:spacing w:line="276" w:lineRule="auto"/>
        <w:rPr>
          <w:rFonts w:cs="Arial"/>
          <w:color w:val="000000"/>
          <w:w w:val="105"/>
          <w:sz w:val="23"/>
          <w:szCs w:val="23"/>
        </w:rPr>
      </w:pPr>
    </w:p>
    <w:p w14:paraId="5985BD54" w14:textId="3CB0826A" w:rsidR="005974FB" w:rsidRPr="0012366F" w:rsidRDefault="00637049" w:rsidP="005974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12366F">
        <w:rPr>
          <w:rFonts w:eastAsia="Times New Roman"/>
          <w:color w:val="000000"/>
          <w:sz w:val="23"/>
          <w:szCs w:val="23"/>
        </w:rPr>
        <w:t>NWPPA supports policies that provide utilities with time</w:t>
      </w:r>
      <w:r w:rsidR="0012366F" w:rsidRPr="0012366F">
        <w:rPr>
          <w:rFonts w:eastAsia="Times New Roman"/>
          <w:color w:val="000000"/>
          <w:sz w:val="23"/>
          <w:szCs w:val="23"/>
        </w:rPr>
        <w:t xml:space="preserve"> and flexibility</w:t>
      </w:r>
      <w:r w:rsidRPr="0012366F">
        <w:rPr>
          <w:rFonts w:eastAsia="Times New Roman"/>
          <w:color w:val="000000"/>
          <w:sz w:val="23"/>
          <w:szCs w:val="23"/>
        </w:rPr>
        <w:t xml:space="preserve"> to meet GHG reduction targets</w:t>
      </w:r>
      <w:r w:rsidR="00F7209E">
        <w:rPr>
          <w:rFonts w:eastAsia="Times New Roman"/>
          <w:color w:val="000000"/>
          <w:sz w:val="23"/>
          <w:szCs w:val="23"/>
        </w:rPr>
        <w:t xml:space="preserve"> based on economics and reasonable alternatives</w:t>
      </w:r>
      <w:r w:rsidR="007866C4" w:rsidRPr="007866C4">
        <w:rPr>
          <w:rFonts w:cs="Cambria"/>
          <w:sz w:val="23"/>
          <w:szCs w:val="23"/>
        </w:rPr>
        <w:t xml:space="preserve"> </w:t>
      </w:r>
      <w:r w:rsidR="007866C4" w:rsidRPr="00661C87">
        <w:rPr>
          <w:rFonts w:cs="Cambria"/>
          <w:sz w:val="23"/>
          <w:szCs w:val="23"/>
        </w:rPr>
        <w:t xml:space="preserve">in a manner that </w:t>
      </w:r>
      <w:r w:rsidR="007866C4" w:rsidRPr="00661C87">
        <w:rPr>
          <w:rFonts w:eastAsia="Times New Roman"/>
          <w:color w:val="000000"/>
          <w:sz w:val="23"/>
          <w:szCs w:val="23"/>
        </w:rPr>
        <w:t>balances regulatory goals with economic constraints of rural</w:t>
      </w:r>
      <w:r w:rsidR="007866C4">
        <w:rPr>
          <w:rFonts w:eastAsia="Times New Roman"/>
          <w:color w:val="000000"/>
          <w:sz w:val="23"/>
          <w:szCs w:val="23"/>
        </w:rPr>
        <w:t xml:space="preserve"> and remote </w:t>
      </w:r>
      <w:r w:rsidR="007866C4" w:rsidRPr="00661C87">
        <w:rPr>
          <w:rFonts w:eastAsia="Times New Roman"/>
          <w:color w:val="000000"/>
          <w:sz w:val="23"/>
          <w:szCs w:val="23"/>
        </w:rPr>
        <w:t>communities.</w:t>
      </w:r>
      <w:r w:rsidRPr="0012366F">
        <w:rPr>
          <w:rFonts w:eastAsia="Times New Roman"/>
          <w:color w:val="000000"/>
          <w:sz w:val="23"/>
          <w:szCs w:val="23"/>
        </w:rPr>
        <w:t xml:space="preserve"> </w:t>
      </w:r>
    </w:p>
    <w:p w14:paraId="28C5BFBE" w14:textId="27668FA0" w:rsidR="00D17342" w:rsidRDefault="00D17342" w:rsidP="005974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NWPPA supports </w:t>
      </w:r>
      <w:r w:rsidRPr="00D17342">
        <w:rPr>
          <w:sz w:val="23"/>
          <w:szCs w:val="23"/>
        </w:rPr>
        <w:t xml:space="preserve">policies under the Clean Air Act that allow states to set performance standards for utilities and to establish </w:t>
      </w:r>
      <w:r w:rsidRPr="00077F2F">
        <w:rPr>
          <w:sz w:val="23"/>
          <w:szCs w:val="23"/>
        </w:rPr>
        <w:t>a system of emissions reduction</w:t>
      </w:r>
      <w:r w:rsidR="00CD2652">
        <w:rPr>
          <w:sz w:val="23"/>
          <w:szCs w:val="23"/>
        </w:rPr>
        <w:t xml:space="preserve"> </w:t>
      </w:r>
      <w:r w:rsidR="00CF00D9">
        <w:rPr>
          <w:sz w:val="23"/>
          <w:szCs w:val="23"/>
        </w:rPr>
        <w:t>providing compliance flexibility.</w:t>
      </w:r>
    </w:p>
    <w:p w14:paraId="750DC825" w14:textId="323CDDCA" w:rsidR="0012366F" w:rsidRDefault="0012366F" w:rsidP="005974F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NWPPA cautions against one-size-fits-all mandates, inflexible requirements, or disproportionate fees and costs.</w:t>
      </w:r>
    </w:p>
    <w:p w14:paraId="0E44CA55" w14:textId="2CA98104" w:rsidR="00F7209E" w:rsidRPr="00661C87" w:rsidRDefault="00F7209E" w:rsidP="00F7209E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/>
          <w:sz w:val="23"/>
          <w:szCs w:val="23"/>
        </w:rPr>
      </w:pPr>
      <w:r w:rsidRPr="00661C87">
        <w:rPr>
          <w:rFonts w:eastAsia="Times New Roman"/>
          <w:color w:val="000000"/>
          <w:sz w:val="23"/>
          <w:szCs w:val="23"/>
        </w:rPr>
        <w:lastRenderedPageBreak/>
        <w:t xml:space="preserve">NWPPA supports policies that provide utilities with time and assistance to mitigate reliability impacts, and to consider the costs of compliance to electric consumers.  </w:t>
      </w:r>
    </w:p>
    <w:p w14:paraId="621C1B2A" w14:textId="77777777" w:rsidR="0047082D" w:rsidRPr="00661C87" w:rsidRDefault="0047082D" w:rsidP="008F4AA4">
      <w:pPr>
        <w:ind w:left="720"/>
        <w:rPr>
          <w:rFonts w:eastAsia="Times New Roman"/>
          <w:sz w:val="23"/>
          <w:szCs w:val="23"/>
          <w:lang w:val="en"/>
        </w:rPr>
      </w:pPr>
    </w:p>
    <w:p w14:paraId="6B4B0986" w14:textId="64156FB6" w:rsidR="005E073C" w:rsidRPr="00661C87" w:rsidRDefault="008F4AA4" w:rsidP="008F4AA4">
      <w:pPr>
        <w:spacing w:line="276" w:lineRule="auto"/>
        <w:rPr>
          <w:rFonts w:eastAsia="Times New Roman"/>
          <w:color w:val="000000"/>
          <w:sz w:val="23"/>
          <w:szCs w:val="23"/>
        </w:rPr>
      </w:pPr>
      <w:r w:rsidRPr="00661C87">
        <w:rPr>
          <w:rFonts w:eastAsia="Times New Roman"/>
          <w:color w:val="000000"/>
          <w:sz w:val="23"/>
          <w:szCs w:val="23"/>
        </w:rPr>
        <w:t>Origination Date: 2011</w:t>
      </w:r>
      <w:r w:rsidR="00322355" w:rsidRPr="00661C87">
        <w:rPr>
          <w:rFonts w:eastAsia="Times New Roman"/>
          <w:sz w:val="23"/>
          <w:szCs w:val="23"/>
        </w:rPr>
        <w:t xml:space="preserve">, </w:t>
      </w:r>
      <w:r w:rsidR="00EC3C0D" w:rsidRPr="00661C87">
        <w:rPr>
          <w:rFonts w:eastAsia="Times New Roman"/>
          <w:sz w:val="23"/>
          <w:szCs w:val="23"/>
        </w:rPr>
        <w:t>2012</w:t>
      </w:r>
      <w:r w:rsidR="006B3733" w:rsidRPr="00661C87">
        <w:rPr>
          <w:rFonts w:eastAsia="Times New Roman"/>
          <w:sz w:val="23"/>
          <w:szCs w:val="23"/>
        </w:rPr>
        <w:t>,</w:t>
      </w:r>
      <w:r w:rsidR="00322355" w:rsidRPr="00661C87">
        <w:rPr>
          <w:rFonts w:eastAsia="Times New Roman"/>
          <w:sz w:val="23"/>
          <w:szCs w:val="23"/>
        </w:rPr>
        <w:t xml:space="preserve"> 201</w:t>
      </w:r>
      <w:r w:rsidR="006B3733" w:rsidRPr="00661C87">
        <w:rPr>
          <w:rFonts w:eastAsia="Times New Roman"/>
          <w:sz w:val="23"/>
          <w:szCs w:val="23"/>
        </w:rPr>
        <w:t>7, 2018</w:t>
      </w:r>
      <w:r w:rsidR="00FE5883">
        <w:rPr>
          <w:rFonts w:eastAsia="Times New Roman"/>
          <w:sz w:val="23"/>
          <w:szCs w:val="23"/>
        </w:rPr>
        <w:t>,</w:t>
      </w:r>
      <w:r w:rsidR="008B0393">
        <w:rPr>
          <w:rFonts w:eastAsia="Times New Roman"/>
          <w:sz w:val="23"/>
          <w:szCs w:val="23"/>
        </w:rPr>
        <w:t xml:space="preserve"> </w:t>
      </w:r>
      <w:r w:rsidR="00FE5883">
        <w:rPr>
          <w:rFonts w:eastAsia="Times New Roman"/>
          <w:sz w:val="23"/>
          <w:szCs w:val="23"/>
        </w:rPr>
        <w:t>2019</w:t>
      </w:r>
      <w:r w:rsidR="008B0393">
        <w:rPr>
          <w:rFonts w:eastAsia="Times New Roman"/>
          <w:sz w:val="23"/>
          <w:szCs w:val="23"/>
        </w:rPr>
        <w:t xml:space="preserve"> and 2021</w:t>
      </w:r>
      <w:r w:rsidRPr="00661C87">
        <w:rPr>
          <w:rFonts w:eastAsia="Times New Roman"/>
          <w:color w:val="000000"/>
          <w:sz w:val="23"/>
          <w:szCs w:val="23"/>
        </w:rPr>
        <w:t xml:space="preserve">.  </w:t>
      </w:r>
    </w:p>
    <w:sectPr w:rsidR="005E073C" w:rsidRPr="00661C87" w:rsidSect="009D7B91">
      <w:footerReference w:type="default" r:id="rId8"/>
      <w:pgSz w:w="12240" w:h="15840" w:code="1"/>
      <w:pgMar w:top="1440" w:right="1440" w:bottom="1267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3736" w14:textId="77777777" w:rsidR="00187B92" w:rsidRDefault="00187B92" w:rsidP="00AB3915">
      <w:r>
        <w:separator/>
      </w:r>
    </w:p>
  </w:endnote>
  <w:endnote w:type="continuationSeparator" w:id="0">
    <w:p w14:paraId="20AD0497" w14:textId="77777777" w:rsidR="00187B92" w:rsidRDefault="00187B92" w:rsidP="00AB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349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7D4B5A" w14:textId="633653FD" w:rsidR="00DD7EEB" w:rsidRDefault="00DD7E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7C12C" w14:textId="77777777" w:rsidR="00DD7EEB" w:rsidRDefault="00DD7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887A" w14:textId="77777777" w:rsidR="00187B92" w:rsidRDefault="00187B92" w:rsidP="00AB3915">
      <w:r>
        <w:separator/>
      </w:r>
    </w:p>
  </w:footnote>
  <w:footnote w:type="continuationSeparator" w:id="0">
    <w:p w14:paraId="4970980C" w14:textId="77777777" w:rsidR="00187B92" w:rsidRDefault="00187B92" w:rsidP="00AB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F3247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90B1A"/>
    <w:multiLevelType w:val="hybridMultilevel"/>
    <w:tmpl w:val="2C5ADE5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7E6F"/>
    <w:multiLevelType w:val="hybridMultilevel"/>
    <w:tmpl w:val="12964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14D7A"/>
    <w:multiLevelType w:val="hybridMultilevel"/>
    <w:tmpl w:val="0862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850BD"/>
    <w:multiLevelType w:val="hybridMultilevel"/>
    <w:tmpl w:val="4680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90FE4"/>
    <w:multiLevelType w:val="hybridMultilevel"/>
    <w:tmpl w:val="384AF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F085A"/>
    <w:multiLevelType w:val="hybridMultilevel"/>
    <w:tmpl w:val="290A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B78F5"/>
    <w:multiLevelType w:val="hybridMultilevel"/>
    <w:tmpl w:val="EEA02500"/>
    <w:lvl w:ilvl="0" w:tplc="289E9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52664">
    <w:abstractNumId w:val="14"/>
  </w:num>
  <w:num w:numId="2" w16cid:durableId="1434857010">
    <w:abstractNumId w:val="1"/>
  </w:num>
  <w:num w:numId="3" w16cid:durableId="514419216">
    <w:abstractNumId w:val="13"/>
  </w:num>
  <w:num w:numId="4" w16cid:durableId="226452848">
    <w:abstractNumId w:val="16"/>
  </w:num>
  <w:num w:numId="5" w16cid:durableId="1047678313">
    <w:abstractNumId w:val="3"/>
  </w:num>
  <w:num w:numId="6" w16cid:durableId="846136471">
    <w:abstractNumId w:val="12"/>
  </w:num>
  <w:num w:numId="7" w16cid:durableId="1623340348">
    <w:abstractNumId w:val="2"/>
  </w:num>
  <w:num w:numId="8" w16cid:durableId="1198935195">
    <w:abstractNumId w:val="20"/>
  </w:num>
  <w:num w:numId="9" w16cid:durableId="506946068">
    <w:abstractNumId w:val="6"/>
  </w:num>
  <w:num w:numId="10" w16cid:durableId="60943251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341945">
    <w:abstractNumId w:val="8"/>
  </w:num>
  <w:num w:numId="12" w16cid:durableId="2026326108">
    <w:abstractNumId w:val="18"/>
  </w:num>
  <w:num w:numId="13" w16cid:durableId="791901844">
    <w:abstractNumId w:val="4"/>
  </w:num>
  <w:num w:numId="14" w16cid:durableId="1141849382">
    <w:abstractNumId w:val="21"/>
  </w:num>
  <w:num w:numId="15" w16cid:durableId="1253006386">
    <w:abstractNumId w:val="11"/>
  </w:num>
  <w:num w:numId="16" w16cid:durableId="1864900650">
    <w:abstractNumId w:val="9"/>
  </w:num>
  <w:num w:numId="17" w16cid:durableId="1540169352">
    <w:abstractNumId w:val="0"/>
  </w:num>
  <w:num w:numId="18" w16cid:durableId="2100901357">
    <w:abstractNumId w:val="10"/>
  </w:num>
  <w:num w:numId="19" w16cid:durableId="837312458">
    <w:abstractNumId w:val="17"/>
  </w:num>
  <w:num w:numId="20" w16cid:durableId="763960811">
    <w:abstractNumId w:val="15"/>
  </w:num>
  <w:num w:numId="21" w16cid:durableId="35276929">
    <w:abstractNumId w:val="7"/>
  </w:num>
  <w:num w:numId="22" w16cid:durableId="993148708">
    <w:abstractNumId w:val="5"/>
  </w:num>
  <w:num w:numId="23" w16cid:durableId="1832791595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zabeth K. Whitney">
    <w15:presenceInfo w15:providerId="None" w15:userId="Elizabeth K. Whitn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4BC"/>
    <w:rsid w:val="00024B9D"/>
    <w:rsid w:val="00040AAE"/>
    <w:rsid w:val="00056226"/>
    <w:rsid w:val="00057440"/>
    <w:rsid w:val="00077F2F"/>
    <w:rsid w:val="000836FB"/>
    <w:rsid w:val="00084059"/>
    <w:rsid w:val="00097875"/>
    <w:rsid w:val="000A34EB"/>
    <w:rsid w:val="000B02DB"/>
    <w:rsid w:val="000B0D2E"/>
    <w:rsid w:val="000C4895"/>
    <w:rsid w:val="000E004A"/>
    <w:rsid w:val="000E18F4"/>
    <w:rsid w:val="000F530A"/>
    <w:rsid w:val="0012366F"/>
    <w:rsid w:val="00127AFE"/>
    <w:rsid w:val="00130FBD"/>
    <w:rsid w:val="00170B7A"/>
    <w:rsid w:val="00173891"/>
    <w:rsid w:val="001873E6"/>
    <w:rsid w:val="00187B92"/>
    <w:rsid w:val="00194346"/>
    <w:rsid w:val="00196545"/>
    <w:rsid w:val="001E1A49"/>
    <w:rsid w:val="0020658F"/>
    <w:rsid w:val="00280A1D"/>
    <w:rsid w:val="00286CA8"/>
    <w:rsid w:val="00290F45"/>
    <w:rsid w:val="002A1283"/>
    <w:rsid w:val="002B3132"/>
    <w:rsid w:val="002B4CF2"/>
    <w:rsid w:val="002B66F1"/>
    <w:rsid w:val="002E71EF"/>
    <w:rsid w:val="002F7096"/>
    <w:rsid w:val="00311FAE"/>
    <w:rsid w:val="00322355"/>
    <w:rsid w:val="003238C4"/>
    <w:rsid w:val="00336B69"/>
    <w:rsid w:val="003477DE"/>
    <w:rsid w:val="00354353"/>
    <w:rsid w:val="003651D9"/>
    <w:rsid w:val="00370400"/>
    <w:rsid w:val="00374A9B"/>
    <w:rsid w:val="00393A14"/>
    <w:rsid w:val="003A36E2"/>
    <w:rsid w:val="003A3F1C"/>
    <w:rsid w:val="0040338A"/>
    <w:rsid w:val="00411B33"/>
    <w:rsid w:val="00447FF3"/>
    <w:rsid w:val="0047082D"/>
    <w:rsid w:val="00493A0B"/>
    <w:rsid w:val="00497D45"/>
    <w:rsid w:val="004B5516"/>
    <w:rsid w:val="004C235A"/>
    <w:rsid w:val="004D1CCA"/>
    <w:rsid w:val="004E3D1A"/>
    <w:rsid w:val="005252D2"/>
    <w:rsid w:val="0052795B"/>
    <w:rsid w:val="005551E2"/>
    <w:rsid w:val="00577195"/>
    <w:rsid w:val="00577A4A"/>
    <w:rsid w:val="005915A0"/>
    <w:rsid w:val="00596DB3"/>
    <w:rsid w:val="005974FB"/>
    <w:rsid w:val="005A7D16"/>
    <w:rsid w:val="005B133E"/>
    <w:rsid w:val="005C49BF"/>
    <w:rsid w:val="005C6276"/>
    <w:rsid w:val="005D35F8"/>
    <w:rsid w:val="005E073C"/>
    <w:rsid w:val="005E1944"/>
    <w:rsid w:val="006129BE"/>
    <w:rsid w:val="0061702D"/>
    <w:rsid w:val="0063174A"/>
    <w:rsid w:val="006366CB"/>
    <w:rsid w:val="00637049"/>
    <w:rsid w:val="006578C3"/>
    <w:rsid w:val="00661C87"/>
    <w:rsid w:val="00675E13"/>
    <w:rsid w:val="00681DF2"/>
    <w:rsid w:val="0069090B"/>
    <w:rsid w:val="00696D10"/>
    <w:rsid w:val="006A12A3"/>
    <w:rsid w:val="006A62F6"/>
    <w:rsid w:val="006B3733"/>
    <w:rsid w:val="006C17E8"/>
    <w:rsid w:val="006D58EC"/>
    <w:rsid w:val="006E13D6"/>
    <w:rsid w:val="006E4E7D"/>
    <w:rsid w:val="00720B15"/>
    <w:rsid w:val="00726263"/>
    <w:rsid w:val="007269D4"/>
    <w:rsid w:val="00741B67"/>
    <w:rsid w:val="00765508"/>
    <w:rsid w:val="007866C4"/>
    <w:rsid w:val="00786E2F"/>
    <w:rsid w:val="00792647"/>
    <w:rsid w:val="00792DA9"/>
    <w:rsid w:val="007B787A"/>
    <w:rsid w:val="007E2DD3"/>
    <w:rsid w:val="00802639"/>
    <w:rsid w:val="00822176"/>
    <w:rsid w:val="008638BD"/>
    <w:rsid w:val="00882CB0"/>
    <w:rsid w:val="008847D2"/>
    <w:rsid w:val="008909B2"/>
    <w:rsid w:val="008B0393"/>
    <w:rsid w:val="008E3B24"/>
    <w:rsid w:val="008F4AA4"/>
    <w:rsid w:val="008F5101"/>
    <w:rsid w:val="00903803"/>
    <w:rsid w:val="00916FD0"/>
    <w:rsid w:val="00927552"/>
    <w:rsid w:val="0093004B"/>
    <w:rsid w:val="009311B1"/>
    <w:rsid w:val="009510B2"/>
    <w:rsid w:val="00951AE5"/>
    <w:rsid w:val="009538F9"/>
    <w:rsid w:val="009577AD"/>
    <w:rsid w:val="00964E34"/>
    <w:rsid w:val="00965A94"/>
    <w:rsid w:val="00972725"/>
    <w:rsid w:val="0097764E"/>
    <w:rsid w:val="0098464B"/>
    <w:rsid w:val="009A30BB"/>
    <w:rsid w:val="009B05FD"/>
    <w:rsid w:val="009B10D9"/>
    <w:rsid w:val="009C69E5"/>
    <w:rsid w:val="009D17E3"/>
    <w:rsid w:val="009D7B91"/>
    <w:rsid w:val="00A02363"/>
    <w:rsid w:val="00A07663"/>
    <w:rsid w:val="00A3027B"/>
    <w:rsid w:val="00A31673"/>
    <w:rsid w:val="00A42F1D"/>
    <w:rsid w:val="00A50B50"/>
    <w:rsid w:val="00A568BA"/>
    <w:rsid w:val="00A7416F"/>
    <w:rsid w:val="00A82BDB"/>
    <w:rsid w:val="00A87672"/>
    <w:rsid w:val="00AA68F4"/>
    <w:rsid w:val="00AB3915"/>
    <w:rsid w:val="00AB61C9"/>
    <w:rsid w:val="00AC777A"/>
    <w:rsid w:val="00B26676"/>
    <w:rsid w:val="00B43984"/>
    <w:rsid w:val="00B470B6"/>
    <w:rsid w:val="00B535BB"/>
    <w:rsid w:val="00B54E21"/>
    <w:rsid w:val="00B56642"/>
    <w:rsid w:val="00B70162"/>
    <w:rsid w:val="00B763B5"/>
    <w:rsid w:val="00BA2761"/>
    <w:rsid w:val="00BA4DDB"/>
    <w:rsid w:val="00BA6ED3"/>
    <w:rsid w:val="00BB2D00"/>
    <w:rsid w:val="00BD3486"/>
    <w:rsid w:val="00BF5729"/>
    <w:rsid w:val="00C026DB"/>
    <w:rsid w:val="00C02B6F"/>
    <w:rsid w:val="00C203A3"/>
    <w:rsid w:val="00C211D4"/>
    <w:rsid w:val="00C21A19"/>
    <w:rsid w:val="00C25F9E"/>
    <w:rsid w:val="00C31B53"/>
    <w:rsid w:val="00C323D7"/>
    <w:rsid w:val="00C404CE"/>
    <w:rsid w:val="00C624B4"/>
    <w:rsid w:val="00C77EEF"/>
    <w:rsid w:val="00C86D98"/>
    <w:rsid w:val="00C93AEC"/>
    <w:rsid w:val="00CA1569"/>
    <w:rsid w:val="00CB5213"/>
    <w:rsid w:val="00CC3DD7"/>
    <w:rsid w:val="00CC69E0"/>
    <w:rsid w:val="00CD2652"/>
    <w:rsid w:val="00CE55DB"/>
    <w:rsid w:val="00CF00D9"/>
    <w:rsid w:val="00D05436"/>
    <w:rsid w:val="00D10F69"/>
    <w:rsid w:val="00D17342"/>
    <w:rsid w:val="00D20BB3"/>
    <w:rsid w:val="00D22D81"/>
    <w:rsid w:val="00D3170D"/>
    <w:rsid w:val="00D31EE2"/>
    <w:rsid w:val="00D42DA7"/>
    <w:rsid w:val="00D44517"/>
    <w:rsid w:val="00D57813"/>
    <w:rsid w:val="00D7090F"/>
    <w:rsid w:val="00DA7B1F"/>
    <w:rsid w:val="00DB6200"/>
    <w:rsid w:val="00DC4302"/>
    <w:rsid w:val="00DC7414"/>
    <w:rsid w:val="00DD6340"/>
    <w:rsid w:val="00DD7EEB"/>
    <w:rsid w:val="00DE4AFD"/>
    <w:rsid w:val="00E143D1"/>
    <w:rsid w:val="00E656DC"/>
    <w:rsid w:val="00E67B31"/>
    <w:rsid w:val="00E85868"/>
    <w:rsid w:val="00E90FC3"/>
    <w:rsid w:val="00EA69ED"/>
    <w:rsid w:val="00EB2910"/>
    <w:rsid w:val="00EB2B18"/>
    <w:rsid w:val="00EB645D"/>
    <w:rsid w:val="00EC3C0D"/>
    <w:rsid w:val="00EC4BAB"/>
    <w:rsid w:val="00EE012B"/>
    <w:rsid w:val="00EF70CB"/>
    <w:rsid w:val="00F25A60"/>
    <w:rsid w:val="00F32F88"/>
    <w:rsid w:val="00F33CB5"/>
    <w:rsid w:val="00F505D8"/>
    <w:rsid w:val="00F51BB7"/>
    <w:rsid w:val="00F563C0"/>
    <w:rsid w:val="00F7209E"/>
    <w:rsid w:val="00FB4CA1"/>
    <w:rsid w:val="00FC3A9B"/>
    <w:rsid w:val="00FE5883"/>
    <w:rsid w:val="00FF59EE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10A397"/>
  <w15:docId w15:val="{59532423-30C2-49FF-AEDA-DE17A499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8638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8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8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8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38BD"/>
    <w:rPr>
      <w:b/>
      <w:bCs/>
    </w:rPr>
  </w:style>
  <w:style w:type="paragraph" w:styleId="ListParagraph">
    <w:name w:val="List Paragraph"/>
    <w:basedOn w:val="Normal"/>
    <w:uiPriority w:val="34"/>
    <w:qFormat/>
    <w:rsid w:val="005974FB"/>
    <w:pPr>
      <w:ind w:left="720"/>
      <w:contextualSpacing/>
    </w:pPr>
  </w:style>
  <w:style w:type="paragraph" w:styleId="Revision">
    <w:name w:val="Revision"/>
    <w:hidden/>
    <w:uiPriority w:val="99"/>
    <w:semiHidden/>
    <w:rsid w:val="00E90F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8195C-5245-4670-921E-BD201073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Northwest Public Power Association</vt:lpstr>
    </vt:vector>
  </TitlesOfParts>
  <Company>Douglas County PUD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Northwest Public Power Association</dc:title>
  <dc:creator>Brad Hawkins</dc:creator>
  <cp:lastModifiedBy>Scott Corwin</cp:lastModifiedBy>
  <cp:revision>2</cp:revision>
  <cp:lastPrinted>2020-01-10T22:41:00Z</cp:lastPrinted>
  <dcterms:created xsi:type="dcterms:W3CDTF">2023-01-18T21:30:00Z</dcterms:created>
  <dcterms:modified xsi:type="dcterms:W3CDTF">2023-01-18T21:30:00Z</dcterms:modified>
</cp:coreProperties>
</file>